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FF7B28E" w14:textId="77777777" w:rsidTr="00F320AA">
        <w:trPr>
          <w:cantSplit/>
        </w:trPr>
        <w:tc>
          <w:tcPr>
            <w:tcW w:w="1418" w:type="dxa"/>
            <w:vAlign w:val="center"/>
          </w:tcPr>
          <w:p w14:paraId="66A2DE0F" w14:textId="77777777" w:rsidR="00F320AA" w:rsidRPr="00DF23FC" w:rsidRDefault="00F320AA" w:rsidP="00F320AA">
            <w:pPr>
              <w:spacing w:before="0"/>
              <w:rPr>
                <w:rFonts w:ascii="Verdana" w:hAnsi="Verdana"/>
                <w:position w:val="6"/>
              </w:rPr>
            </w:pPr>
            <w:r>
              <w:rPr>
                <w:noProof/>
                <w:lang w:val="en-US"/>
              </w:rPr>
              <w:drawing>
                <wp:inline distT="0" distB="0" distL="0" distR="0" wp14:anchorId="12F7BDE4" wp14:editId="453C98B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12DC9D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4A59952" w14:textId="77777777" w:rsidR="00F320AA" w:rsidRDefault="00EB0812" w:rsidP="00F320AA">
            <w:pPr>
              <w:spacing w:before="0" w:line="240" w:lineRule="atLeast"/>
            </w:pPr>
            <w:r>
              <w:rPr>
                <w:noProof/>
              </w:rPr>
              <w:drawing>
                <wp:inline distT="0" distB="0" distL="0" distR="0" wp14:anchorId="40BA6F01" wp14:editId="4B4155C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BD21E32" w14:textId="77777777">
        <w:trPr>
          <w:cantSplit/>
        </w:trPr>
        <w:tc>
          <w:tcPr>
            <w:tcW w:w="6911" w:type="dxa"/>
            <w:gridSpan w:val="2"/>
            <w:tcBorders>
              <w:bottom w:val="single" w:sz="12" w:space="0" w:color="auto"/>
            </w:tcBorders>
          </w:tcPr>
          <w:p w14:paraId="5C89F4A2"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37ADF37" w14:textId="77777777" w:rsidR="00A066F1" w:rsidRPr="00617BE4" w:rsidRDefault="00A066F1" w:rsidP="00A066F1">
            <w:pPr>
              <w:spacing w:before="0" w:line="240" w:lineRule="atLeast"/>
              <w:rPr>
                <w:rFonts w:ascii="Verdana" w:hAnsi="Verdana"/>
                <w:szCs w:val="24"/>
              </w:rPr>
            </w:pPr>
          </w:p>
        </w:tc>
      </w:tr>
      <w:tr w:rsidR="00A066F1" w:rsidRPr="00C324A8" w14:paraId="3DBBEAD4" w14:textId="77777777">
        <w:trPr>
          <w:cantSplit/>
        </w:trPr>
        <w:tc>
          <w:tcPr>
            <w:tcW w:w="6911" w:type="dxa"/>
            <w:gridSpan w:val="2"/>
            <w:tcBorders>
              <w:top w:val="single" w:sz="12" w:space="0" w:color="auto"/>
            </w:tcBorders>
          </w:tcPr>
          <w:p w14:paraId="16DD1625"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AA742D6" w14:textId="28D7FD03" w:rsidR="00A066F1" w:rsidRPr="00766065" w:rsidRDefault="00766065" w:rsidP="00A066F1">
            <w:pPr>
              <w:spacing w:before="0" w:line="240" w:lineRule="atLeast"/>
              <w:rPr>
                <w:rFonts w:ascii="Verdana" w:hAnsi="Verdana"/>
                <w:b/>
                <w:bCs/>
                <w:sz w:val="20"/>
              </w:rPr>
            </w:pPr>
            <w:r w:rsidRPr="00766065">
              <w:rPr>
                <w:rFonts w:ascii="Verdana" w:hAnsi="Verdana"/>
                <w:b/>
                <w:bCs/>
                <w:sz w:val="20"/>
              </w:rPr>
              <w:t xml:space="preserve">Doc. </w:t>
            </w:r>
            <w:proofErr w:type="gramStart"/>
            <w:r w:rsidRPr="00766065">
              <w:rPr>
                <w:rFonts w:ascii="Verdana" w:hAnsi="Verdana"/>
                <w:b/>
                <w:bCs/>
                <w:sz w:val="20"/>
              </w:rPr>
              <w:t>CPG(</w:t>
            </w:r>
            <w:proofErr w:type="gramEnd"/>
            <w:r w:rsidRPr="00766065">
              <w:rPr>
                <w:rFonts w:ascii="Verdana" w:hAnsi="Verdana"/>
                <w:b/>
                <w:bCs/>
                <w:sz w:val="20"/>
              </w:rPr>
              <w:t>23)0</w:t>
            </w:r>
            <w:r w:rsidR="009C7B1A">
              <w:rPr>
                <w:rFonts w:ascii="Verdana" w:hAnsi="Verdana"/>
                <w:b/>
                <w:bCs/>
                <w:sz w:val="20"/>
              </w:rPr>
              <w:t>60</w:t>
            </w:r>
            <w:r w:rsidRPr="00766065">
              <w:rPr>
                <w:rFonts w:ascii="Verdana" w:hAnsi="Verdana"/>
                <w:b/>
                <w:bCs/>
                <w:sz w:val="20"/>
              </w:rPr>
              <w:t xml:space="preserve"> ANNEX V-25B</w:t>
            </w:r>
          </w:p>
        </w:tc>
      </w:tr>
      <w:tr w:rsidR="00A066F1" w:rsidRPr="00C324A8" w14:paraId="72E20DC7" w14:textId="77777777">
        <w:trPr>
          <w:cantSplit/>
          <w:trHeight w:val="23"/>
        </w:trPr>
        <w:tc>
          <w:tcPr>
            <w:tcW w:w="6911" w:type="dxa"/>
            <w:gridSpan w:val="2"/>
            <w:shd w:val="clear" w:color="auto" w:fill="auto"/>
          </w:tcPr>
          <w:p w14:paraId="6D2C8DBF"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6146C435" w14:textId="3149C8DB" w:rsidR="00A066F1" w:rsidRPr="00841216" w:rsidRDefault="00F64771" w:rsidP="00AA666F">
            <w:pPr>
              <w:tabs>
                <w:tab w:val="left" w:pos="851"/>
              </w:tabs>
              <w:spacing w:before="0" w:line="240" w:lineRule="atLeast"/>
              <w:rPr>
                <w:rFonts w:ascii="Verdana" w:hAnsi="Verdana"/>
                <w:sz w:val="20"/>
              </w:rPr>
            </w:pPr>
            <w:r>
              <w:rPr>
                <w:rFonts w:ascii="Verdana" w:hAnsi="Verdana"/>
                <w:b/>
                <w:sz w:val="20"/>
              </w:rPr>
              <w:t xml:space="preserve">Addendum 2 to </w:t>
            </w:r>
            <w:r w:rsidR="00E55816">
              <w:rPr>
                <w:rFonts w:ascii="Verdana" w:hAnsi="Verdana"/>
                <w:b/>
                <w:sz w:val="20"/>
              </w:rPr>
              <w:t>Addendum 25 to</w:t>
            </w:r>
            <w:r w:rsidR="00E55816">
              <w:rPr>
                <w:rFonts w:ascii="Verdana" w:hAnsi="Verdana"/>
                <w:b/>
                <w:sz w:val="20"/>
              </w:rPr>
              <w:br/>
              <w:t xml:space="preserve">Document </w:t>
            </w:r>
            <w:r w:rsidR="005424FA">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0B1D1E8E" w14:textId="77777777">
        <w:trPr>
          <w:cantSplit/>
          <w:trHeight w:val="23"/>
        </w:trPr>
        <w:tc>
          <w:tcPr>
            <w:tcW w:w="6911" w:type="dxa"/>
            <w:gridSpan w:val="2"/>
            <w:shd w:val="clear" w:color="auto" w:fill="auto"/>
          </w:tcPr>
          <w:p w14:paraId="6537740A"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1B6BA17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September 2023</w:t>
            </w:r>
          </w:p>
        </w:tc>
      </w:tr>
      <w:tr w:rsidR="00A066F1" w:rsidRPr="00C324A8" w14:paraId="73C53E99" w14:textId="77777777">
        <w:trPr>
          <w:cantSplit/>
          <w:trHeight w:val="23"/>
        </w:trPr>
        <w:tc>
          <w:tcPr>
            <w:tcW w:w="6911" w:type="dxa"/>
            <w:gridSpan w:val="2"/>
            <w:shd w:val="clear" w:color="auto" w:fill="auto"/>
          </w:tcPr>
          <w:p w14:paraId="7729F16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F1E984B"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209E35B" w14:textId="77777777" w:rsidTr="00025864">
        <w:trPr>
          <w:cantSplit/>
          <w:trHeight w:val="23"/>
        </w:trPr>
        <w:tc>
          <w:tcPr>
            <w:tcW w:w="10031" w:type="dxa"/>
            <w:gridSpan w:val="4"/>
            <w:shd w:val="clear" w:color="auto" w:fill="auto"/>
          </w:tcPr>
          <w:p w14:paraId="70FF6D1D" w14:textId="77777777" w:rsidR="00A066F1" w:rsidRPr="00C324A8" w:rsidRDefault="00A066F1" w:rsidP="00A066F1">
            <w:pPr>
              <w:tabs>
                <w:tab w:val="left" w:pos="993"/>
              </w:tabs>
              <w:spacing w:before="0"/>
              <w:rPr>
                <w:rFonts w:ascii="Verdana" w:hAnsi="Verdana"/>
                <w:b/>
                <w:sz w:val="20"/>
              </w:rPr>
            </w:pPr>
          </w:p>
        </w:tc>
      </w:tr>
      <w:tr w:rsidR="00E55816" w:rsidRPr="00C324A8" w14:paraId="2F525822" w14:textId="77777777" w:rsidTr="00025864">
        <w:trPr>
          <w:cantSplit/>
          <w:trHeight w:val="23"/>
        </w:trPr>
        <w:tc>
          <w:tcPr>
            <w:tcW w:w="10031" w:type="dxa"/>
            <w:gridSpan w:val="4"/>
            <w:shd w:val="clear" w:color="auto" w:fill="auto"/>
          </w:tcPr>
          <w:p w14:paraId="2063CA3D" w14:textId="77777777" w:rsidR="00E55816" w:rsidRDefault="00884D60" w:rsidP="00E55816">
            <w:pPr>
              <w:pStyle w:val="Source"/>
            </w:pPr>
            <w:r>
              <w:t>European Common Proposals</w:t>
            </w:r>
          </w:p>
        </w:tc>
      </w:tr>
      <w:tr w:rsidR="00E55816" w:rsidRPr="00C324A8" w14:paraId="33807E5B" w14:textId="77777777" w:rsidTr="00025864">
        <w:trPr>
          <w:cantSplit/>
          <w:trHeight w:val="23"/>
        </w:trPr>
        <w:tc>
          <w:tcPr>
            <w:tcW w:w="10031" w:type="dxa"/>
            <w:gridSpan w:val="4"/>
            <w:shd w:val="clear" w:color="auto" w:fill="auto"/>
          </w:tcPr>
          <w:p w14:paraId="050BDF41" w14:textId="77777777" w:rsidR="00E55816" w:rsidRDefault="007D5320" w:rsidP="00E55816">
            <w:pPr>
              <w:pStyle w:val="Title1"/>
            </w:pPr>
            <w:r>
              <w:t>Proposals for the work of the conference</w:t>
            </w:r>
          </w:p>
        </w:tc>
      </w:tr>
      <w:tr w:rsidR="00E55816" w:rsidRPr="00C324A8" w14:paraId="2F3C58F4" w14:textId="77777777" w:rsidTr="00025864">
        <w:trPr>
          <w:cantSplit/>
          <w:trHeight w:val="23"/>
        </w:trPr>
        <w:tc>
          <w:tcPr>
            <w:tcW w:w="10031" w:type="dxa"/>
            <w:gridSpan w:val="4"/>
            <w:shd w:val="clear" w:color="auto" w:fill="auto"/>
          </w:tcPr>
          <w:p w14:paraId="637C364F" w14:textId="77777777" w:rsidR="00E55816" w:rsidRDefault="00E55816" w:rsidP="00E55816">
            <w:pPr>
              <w:pStyle w:val="Title2"/>
            </w:pPr>
          </w:p>
        </w:tc>
      </w:tr>
      <w:tr w:rsidR="00A538A6" w:rsidRPr="00C324A8" w14:paraId="1D5B9808" w14:textId="77777777" w:rsidTr="00025864">
        <w:trPr>
          <w:cantSplit/>
          <w:trHeight w:val="23"/>
        </w:trPr>
        <w:tc>
          <w:tcPr>
            <w:tcW w:w="10031" w:type="dxa"/>
            <w:gridSpan w:val="4"/>
            <w:shd w:val="clear" w:color="auto" w:fill="auto"/>
          </w:tcPr>
          <w:p w14:paraId="392D63D4" w14:textId="77777777" w:rsidR="00A538A6" w:rsidRDefault="004B13CB" w:rsidP="004B13CB">
            <w:pPr>
              <w:pStyle w:val="Agendaitem"/>
            </w:pPr>
            <w:r>
              <w:t xml:space="preserve">Agenda </w:t>
            </w:r>
            <w:proofErr w:type="spellStart"/>
            <w:r>
              <w:t>item</w:t>
            </w:r>
            <w:proofErr w:type="spellEnd"/>
            <w:r>
              <w:t xml:space="preserve"> 9.2</w:t>
            </w:r>
          </w:p>
        </w:tc>
      </w:tr>
    </w:tbl>
    <w:bookmarkEnd w:id="5"/>
    <w:bookmarkEnd w:id="6"/>
    <w:p w14:paraId="5DE4207A" w14:textId="77777777" w:rsidR="00187BD9" w:rsidRPr="006965F8" w:rsidRDefault="00792BF2" w:rsidP="006965F8">
      <w:r>
        <w:t>9</w:t>
      </w:r>
      <w:r>
        <w:tab/>
        <w:t>to consider and approve the Report of the Director of the Radiocommunication Bureau, in accordance with Article 7 of the ITU Convention</w:t>
      </w:r>
      <w:r>
        <w:rPr>
          <w:bCs/>
        </w:rPr>
        <w:t>;</w:t>
      </w:r>
    </w:p>
    <w:p w14:paraId="13BEE3A8" w14:textId="77777777" w:rsidR="00187BD9" w:rsidRPr="00A115F1" w:rsidRDefault="00792BF2" w:rsidP="00A115F1">
      <w:r>
        <w:t>9.2</w:t>
      </w:r>
      <w:r>
        <w:tab/>
        <w:t>on any difficulties or inconsistencies encountered in the application of the Radio Regulations;</w:t>
      </w:r>
      <w:r>
        <w:rPr>
          <w:rStyle w:val="Appelnotedebasdep"/>
        </w:rPr>
        <w:footnoteReference w:customMarkFollows="1" w:id="1"/>
        <w:t>1</w:t>
      </w:r>
      <w:r>
        <w:t xml:space="preserve"> and</w:t>
      </w:r>
    </w:p>
    <w:p w14:paraId="6F0340EF" w14:textId="02B3755A" w:rsidR="00F64771" w:rsidRDefault="00F64771" w:rsidP="00F64771">
      <w:pPr>
        <w:pStyle w:val="Part1"/>
      </w:pPr>
      <w:r>
        <w:t xml:space="preserve">Part </w:t>
      </w:r>
      <w:r w:rsidR="00F1455E">
        <w:t>2</w:t>
      </w:r>
      <w:r>
        <w:t>:</w:t>
      </w:r>
      <w:r w:rsidRPr="00420AB0">
        <w:t xml:space="preserve"> </w:t>
      </w:r>
      <w:r w:rsidR="00F1455E" w:rsidRPr="00F1455E">
        <w:t>Section 3.1.8 of Addendum 2 to the Report of the Director to WRC-23</w:t>
      </w:r>
    </w:p>
    <w:p w14:paraId="1D3056C3" w14:textId="72E003E7" w:rsidR="00241FA2" w:rsidRPr="00FC1EBF" w:rsidRDefault="00F1455E" w:rsidP="00F1455E">
      <w:pPr>
        <w:pStyle w:val="Headingb"/>
        <w:rPr>
          <w:rStyle w:val="Provsplit"/>
          <w:lang w:val="en-GB"/>
        </w:rPr>
      </w:pPr>
      <w:r w:rsidRPr="00FC1EBF">
        <w:rPr>
          <w:rStyle w:val="Provsplit"/>
          <w:lang w:val="en-GB"/>
        </w:rPr>
        <w:t>Introduction</w:t>
      </w:r>
    </w:p>
    <w:p w14:paraId="54A0DE24" w14:textId="23070283" w:rsidR="00F1455E" w:rsidRDefault="00F1455E" w:rsidP="00F1455E">
      <w:r>
        <w:t xml:space="preserve">No. </w:t>
      </w:r>
      <w:r w:rsidRPr="00F1455E">
        <w:rPr>
          <w:b/>
          <w:bCs/>
        </w:rPr>
        <w:t>19.1</w:t>
      </w:r>
      <w:r>
        <w:t xml:space="preserve"> indicates that “</w:t>
      </w:r>
      <w:r w:rsidRPr="00F1455E">
        <w:rPr>
          <w:i/>
          <w:iCs/>
        </w:rPr>
        <w:t>All transmissions shall be capable of being identified either by identification signals or by other means</w:t>
      </w:r>
      <w:r w:rsidRPr="00F1455E">
        <w:rPr>
          <w:rStyle w:val="Appelnotedebasdep"/>
          <w:i/>
          <w:iCs/>
        </w:rPr>
        <w:t>1</w:t>
      </w:r>
      <w:r>
        <w:t xml:space="preserve">.” Its footnote 1 refers to No. </w:t>
      </w:r>
      <w:r w:rsidRPr="00F1455E">
        <w:rPr>
          <w:b/>
          <w:bCs/>
        </w:rPr>
        <w:t>19.1.1</w:t>
      </w:r>
      <w:r>
        <w:t>, which explains that “</w:t>
      </w:r>
      <w:r w:rsidRPr="00F1455E">
        <w:rPr>
          <w:i/>
          <w:iCs/>
        </w:rPr>
        <w:t>In the present state of the technique, it is recognized nevertheless that the transmission of identifying signals for certain radio systems (e.g. radiodetermination, radio relay systems and space systems) is not always possible</w:t>
      </w:r>
      <w:r>
        <w:t xml:space="preserve">.”  As No. </w:t>
      </w:r>
      <w:r w:rsidRPr="00F1455E">
        <w:rPr>
          <w:b/>
          <w:bCs/>
        </w:rPr>
        <w:t>19.1.1</w:t>
      </w:r>
      <w:r>
        <w:t xml:space="preserve"> was decided in November 1963, the Bureau invites the Conference to remove the mention of “space systems” from No. </w:t>
      </w:r>
      <w:r w:rsidRPr="00F1455E">
        <w:rPr>
          <w:b/>
          <w:bCs/>
        </w:rPr>
        <w:t>19.1.1</w:t>
      </w:r>
      <w:r>
        <w:t xml:space="preserve">. Furthermore, No. </w:t>
      </w:r>
      <w:r w:rsidRPr="00F1455E">
        <w:rPr>
          <w:b/>
          <w:bCs/>
        </w:rPr>
        <w:t>18.1</w:t>
      </w:r>
      <w:r>
        <w:t xml:space="preserve"> indicates that transmitting stations operated by a private person or by any enterprise are subject to a licence in an appropriate form by or on behalf of the government of the country to which the station in question is subject. In No. </w:t>
      </w:r>
      <w:r w:rsidRPr="00F1455E">
        <w:rPr>
          <w:b/>
          <w:bCs/>
        </w:rPr>
        <w:t>18.1</w:t>
      </w:r>
      <w:r>
        <w:t xml:space="preserve"> only a single government is mentioned to which each transmitting station is subject to. It is important to avoid any ambiguity as to which government each transmitting station is subject to, as this may facilitate the timely resolution of interference events.</w:t>
      </w:r>
    </w:p>
    <w:p w14:paraId="019CF5FE" w14:textId="77777777" w:rsidR="00F1455E" w:rsidRDefault="00F1455E" w:rsidP="00F1455E">
      <w:r>
        <w:lastRenderedPageBreak/>
        <w:t xml:space="preserve">This proposal supports alternative modifications to the Radio Regulations with respect to No. </w:t>
      </w:r>
      <w:r w:rsidRPr="005424FA">
        <w:rPr>
          <w:b/>
          <w:bCs/>
        </w:rPr>
        <w:t>19.1</w:t>
      </w:r>
      <w:r>
        <w:t xml:space="preserve">, and includes a new No. </w:t>
      </w:r>
      <w:r w:rsidRPr="005424FA">
        <w:rPr>
          <w:b/>
          <w:bCs/>
        </w:rPr>
        <w:t>19.1.2</w:t>
      </w:r>
      <w:r>
        <w:t xml:space="preserve"> to indicate the obligations of the notifying administration in the absence of identification signals for space systems. </w:t>
      </w:r>
    </w:p>
    <w:p w14:paraId="355C8A96" w14:textId="264D0980" w:rsidR="00F1455E" w:rsidRDefault="005424FA" w:rsidP="00F1455E">
      <w:pPr>
        <w:pStyle w:val="Headingb"/>
        <w:rPr>
          <w:lang w:val="en-GB"/>
        </w:rPr>
      </w:pPr>
      <w:r w:rsidRPr="005B44A0">
        <w:rPr>
          <w:lang w:val="en-GB"/>
        </w:rPr>
        <w:t>Proposals</w:t>
      </w:r>
    </w:p>
    <w:p w14:paraId="627D2931" w14:textId="77777777" w:rsidR="00187BD9" w:rsidRPr="005B44A0" w:rsidRDefault="00187BD9" w:rsidP="00187BD9">
      <w:pPr>
        <w:tabs>
          <w:tab w:val="clear" w:pos="1134"/>
          <w:tab w:val="clear" w:pos="1871"/>
          <w:tab w:val="clear" w:pos="2268"/>
        </w:tabs>
        <w:overflowPunct/>
        <w:autoSpaceDE/>
        <w:autoSpaceDN/>
        <w:adjustRightInd/>
        <w:spacing w:before="0"/>
        <w:textAlignment w:val="auto"/>
      </w:pPr>
      <w:r w:rsidRPr="005B44A0">
        <w:br w:type="page"/>
      </w:r>
    </w:p>
    <w:p w14:paraId="76A21909" w14:textId="77777777" w:rsidR="007B5B6D" w:rsidRPr="003C04F1" w:rsidRDefault="00792BF2" w:rsidP="007F1392">
      <w:pPr>
        <w:pStyle w:val="ArtNo"/>
        <w:spacing w:before="0"/>
      </w:pPr>
      <w:bookmarkStart w:id="7" w:name="_Toc42842416"/>
      <w:r w:rsidRPr="003C04F1">
        <w:lastRenderedPageBreak/>
        <w:t xml:space="preserve">ARTICLE </w:t>
      </w:r>
      <w:r w:rsidRPr="003C04F1">
        <w:rPr>
          <w:rStyle w:val="href"/>
        </w:rPr>
        <w:t>19</w:t>
      </w:r>
      <w:bookmarkEnd w:id="7"/>
    </w:p>
    <w:p w14:paraId="43A75F1D" w14:textId="77777777" w:rsidR="007B5B6D" w:rsidRPr="003C04F1" w:rsidRDefault="00792BF2" w:rsidP="007F1392">
      <w:pPr>
        <w:pStyle w:val="Arttitle"/>
      </w:pPr>
      <w:bookmarkStart w:id="8" w:name="_Toc327956616"/>
      <w:bookmarkStart w:id="9" w:name="_Toc42842417"/>
      <w:r w:rsidRPr="003C04F1">
        <w:t>Identification of stations</w:t>
      </w:r>
      <w:bookmarkEnd w:id="8"/>
      <w:bookmarkEnd w:id="9"/>
    </w:p>
    <w:p w14:paraId="06F8A44B" w14:textId="77777777" w:rsidR="007B5B6D" w:rsidRPr="003C04F1" w:rsidRDefault="00792BF2" w:rsidP="007F1392">
      <w:pPr>
        <w:pStyle w:val="Section1"/>
        <w:keepNext/>
      </w:pPr>
      <w:r w:rsidRPr="003C04F1">
        <w:t>Section I − General provisions</w:t>
      </w:r>
    </w:p>
    <w:p w14:paraId="0BC39309" w14:textId="47E69801" w:rsidR="00665063" w:rsidRDefault="00792BF2">
      <w:pPr>
        <w:pStyle w:val="Proposal"/>
      </w:pPr>
      <w:r>
        <w:t>MOD</w:t>
      </w:r>
      <w:r>
        <w:tab/>
        <w:t>EUR/</w:t>
      </w:r>
      <w:r w:rsidR="005424FA">
        <w:t>XXXX</w:t>
      </w:r>
      <w:r>
        <w:t>A25</w:t>
      </w:r>
      <w:r w:rsidR="005424FA">
        <w:t>A2</w:t>
      </w:r>
      <w:r>
        <w:t>/1</w:t>
      </w:r>
    </w:p>
    <w:p w14:paraId="68EC862D" w14:textId="45CF546C" w:rsidR="007B5B6D" w:rsidRPr="003C04F1" w:rsidRDefault="00792BF2" w:rsidP="007F1392">
      <w:pPr>
        <w:pStyle w:val="Normalaftertitle"/>
      </w:pPr>
      <w:r w:rsidRPr="005424FA">
        <w:rPr>
          <w:rStyle w:val="Artdef"/>
        </w:rPr>
        <w:t>19.1</w:t>
      </w:r>
      <w:r w:rsidRPr="005424FA">
        <w:tab/>
        <w:t>§ 1</w:t>
      </w:r>
      <w:r w:rsidRPr="005424FA">
        <w:tab/>
        <w:t xml:space="preserve">All transmissions shall be capable of being identified </w:t>
      </w:r>
      <w:ins w:id="10" w:author="CEPT" w:date="2023-09-05T16:55:00Z">
        <w:r w:rsidR="005424FA" w:rsidRPr="005424FA">
          <w:t xml:space="preserve">as operating under the responsibility of a single administration </w:t>
        </w:r>
      </w:ins>
      <w:r w:rsidRPr="005424FA">
        <w:t>either by identification signals</w:t>
      </w:r>
      <w:ins w:id="11" w:author="CEPT" w:date="2023-09-05T16:56:00Z">
        <w:r w:rsidR="005424FA" w:rsidRPr="005424FA">
          <w:rPr>
            <w:rStyle w:val="Appelnotedebasdep"/>
          </w:rPr>
          <w:t>1</w:t>
        </w:r>
      </w:ins>
      <w:r w:rsidRPr="005424FA">
        <w:t xml:space="preserve"> or by other means</w:t>
      </w:r>
      <w:del w:id="12" w:author="CEPT" w:date="2023-09-05T16:56:00Z">
        <w:r w:rsidRPr="005424FA" w:rsidDel="005424FA">
          <w:rPr>
            <w:rStyle w:val="Appelnotedebasdep"/>
          </w:rPr>
          <w:delText>1</w:delText>
        </w:r>
      </w:del>
      <w:ins w:id="13" w:author="CEPT" w:date="2023-09-05T16:56:00Z">
        <w:r w:rsidR="005424FA" w:rsidRPr="005424FA">
          <w:rPr>
            <w:rStyle w:val="Appelnotedebasdep"/>
          </w:rPr>
          <w:t>2</w:t>
        </w:r>
      </w:ins>
      <w:r w:rsidRPr="005424FA">
        <w:t>.</w:t>
      </w:r>
    </w:p>
    <w:p w14:paraId="54E4583E" w14:textId="20CD6779" w:rsidR="00665063" w:rsidRDefault="00665063">
      <w:pPr>
        <w:pStyle w:val="Reasons"/>
      </w:pPr>
    </w:p>
    <w:p w14:paraId="13E844C9" w14:textId="53E8A0E5" w:rsidR="005424FA" w:rsidRDefault="005424FA" w:rsidP="005424FA">
      <w:pPr>
        <w:pStyle w:val="Proposal"/>
      </w:pPr>
      <w:r w:rsidRPr="005424FA">
        <w:t>ADD</w:t>
      </w:r>
      <w:r>
        <w:tab/>
        <w:t>EUR/XXXXA25A2/</w:t>
      </w:r>
      <w:r w:rsidR="00F2606C" w:rsidRPr="00584B75">
        <w:t>2</w:t>
      </w:r>
    </w:p>
    <w:p w14:paraId="60FB443F" w14:textId="77777777" w:rsidR="005B44A0" w:rsidRPr="005B44A0" w:rsidRDefault="005B44A0" w:rsidP="005B44A0">
      <w:pPr>
        <w:rPr>
          <w:rFonts w:ascii="Verdana" w:hAnsi="Verdana"/>
          <w:b/>
          <w:bCs/>
          <w:sz w:val="18"/>
        </w:rPr>
      </w:pPr>
      <w:r w:rsidRPr="00792BF2">
        <w:t>_______________</w:t>
      </w:r>
    </w:p>
    <w:p w14:paraId="0B77AFDD" w14:textId="4785E7D4" w:rsidR="005424FA" w:rsidRPr="005424FA" w:rsidRDefault="005424FA" w:rsidP="005424FA">
      <w:pPr>
        <w:pStyle w:val="Notedebasdepage"/>
      </w:pPr>
      <w:r w:rsidRPr="005424FA">
        <w:rPr>
          <w:rStyle w:val="Appelnotedebasdep"/>
        </w:rPr>
        <w:t>2</w:t>
      </w:r>
      <w:r>
        <w:t xml:space="preserve"> </w:t>
      </w:r>
      <w:r w:rsidRPr="002F298D">
        <w:rPr>
          <w:lang w:val="en-US"/>
        </w:rPr>
        <w:tab/>
      </w:r>
      <w:r w:rsidRPr="00A463EB">
        <w:rPr>
          <w:rStyle w:val="Artdef"/>
        </w:rPr>
        <w:t>19.1.</w:t>
      </w:r>
      <w:r>
        <w:rPr>
          <w:rStyle w:val="Artdef"/>
        </w:rPr>
        <w:t>2</w:t>
      </w:r>
      <w:r w:rsidRPr="002F298D">
        <w:rPr>
          <w:b/>
        </w:rPr>
        <w:tab/>
      </w:r>
      <w:r w:rsidRPr="005424FA">
        <w:rPr>
          <w:lang w:val="en-US"/>
        </w:rPr>
        <w:t>In the absence of identifying signals, the notifying administration of a space system shall be able to identify the transmissions, including space stations and frequency bands, operating under a frequency assignment authorized by that notifying administration, and communicate this information to the Radiocommunication Bureau or another administration upon request, in a timely manner.</w:t>
      </w:r>
      <w:r w:rsidRPr="00AF457C">
        <w:rPr>
          <w:sz w:val="16"/>
          <w:szCs w:val="16"/>
        </w:rPr>
        <w:t>     (WRC</w:t>
      </w:r>
      <w:r w:rsidRPr="00AF457C">
        <w:rPr>
          <w:sz w:val="16"/>
          <w:szCs w:val="16"/>
        </w:rPr>
        <w:noBreakHyphen/>
        <w:t>23)</w:t>
      </w:r>
    </w:p>
    <w:p w14:paraId="306AD9C5" w14:textId="74D24468" w:rsidR="005424FA" w:rsidRPr="00584B75" w:rsidRDefault="00584B75" w:rsidP="005424FA">
      <w:pPr>
        <w:pStyle w:val="Reasons"/>
      </w:pPr>
      <w:r w:rsidRPr="00584B75">
        <w:rPr>
          <w:b/>
          <w:bCs/>
        </w:rPr>
        <w:t>Reasons</w:t>
      </w:r>
      <w:r>
        <w:t>:</w:t>
      </w:r>
      <w:r>
        <w:tab/>
        <w:t>CEPT does not concur with the specific suggestion from the Bureau to remove “space systems” from No.</w:t>
      </w:r>
      <w:r w:rsidRPr="00584B75">
        <w:rPr>
          <w:b/>
          <w:bCs/>
        </w:rPr>
        <w:t>19.1.1</w:t>
      </w:r>
      <w:r>
        <w:t xml:space="preserve">, as it implies that this functionality should be mandatory for all space systems. Therefore, CEPT has an alternative proposal to add No. </w:t>
      </w:r>
      <w:r w:rsidRPr="00584B75">
        <w:rPr>
          <w:b/>
          <w:bCs/>
        </w:rPr>
        <w:t>19.1.2</w:t>
      </w:r>
      <w:r>
        <w:t>.</w:t>
      </w:r>
    </w:p>
    <w:sectPr w:rsidR="005424FA" w:rsidRPr="00584B75">
      <w:headerReference w:type="default" r:id="rId14"/>
      <w:footerReference w:type="even" r:id="rId15"/>
      <w:footerReference w:type="defaul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E03D7" w14:textId="77777777" w:rsidR="00921853" w:rsidRDefault="00921853">
      <w:r>
        <w:separator/>
      </w:r>
    </w:p>
  </w:endnote>
  <w:endnote w:type="continuationSeparator" w:id="0">
    <w:p w14:paraId="0011D17D" w14:textId="77777777" w:rsidR="00921853" w:rsidRDefault="0092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72C88" w14:textId="77777777" w:rsidR="00E45D05" w:rsidRDefault="00E45D05">
    <w:pPr>
      <w:framePr w:wrap="around" w:vAnchor="text" w:hAnchor="margin" w:xAlign="right" w:y="1"/>
    </w:pPr>
    <w:r>
      <w:fldChar w:fldCharType="begin"/>
    </w:r>
    <w:r>
      <w:instrText xml:space="preserve">PAGE  </w:instrText>
    </w:r>
    <w:r>
      <w:fldChar w:fldCharType="end"/>
    </w:r>
  </w:p>
  <w:p w14:paraId="5A54536B" w14:textId="59AD566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C7B1A">
      <w:rPr>
        <w:noProof/>
      </w:rPr>
      <w:t>21.09.23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CD719"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576A" w14:textId="77777777" w:rsidR="00921853" w:rsidRDefault="00921853">
      <w:r>
        <w:rPr>
          <w:b/>
        </w:rPr>
        <w:t>_______________</w:t>
      </w:r>
    </w:p>
  </w:footnote>
  <w:footnote w:type="continuationSeparator" w:id="0">
    <w:p w14:paraId="709312E4" w14:textId="77777777" w:rsidR="00921853" w:rsidRDefault="00921853">
      <w:r>
        <w:continuationSeparator/>
      </w:r>
    </w:p>
  </w:footnote>
  <w:footnote w:id="1">
    <w:p w14:paraId="1B174E4E" w14:textId="77777777" w:rsidR="007B5B6D" w:rsidRDefault="00792BF2" w:rsidP="00ED6F2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9961"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0B7AC2A8" w14:textId="77777777" w:rsidR="00A066F1" w:rsidRPr="00A066F1" w:rsidRDefault="00BC75DE" w:rsidP="00241FA2">
    <w:pPr>
      <w:pStyle w:val="En-tte"/>
    </w:pPr>
    <w:r>
      <w:t>WRC</w:t>
    </w:r>
    <w:r w:rsidR="006D70B0">
      <w:t>23</w:t>
    </w:r>
    <w:r w:rsidR="00A066F1">
      <w:t>/</w:t>
    </w:r>
    <w:bookmarkStart w:id="14" w:name="OLE_LINK1"/>
    <w:bookmarkStart w:id="15" w:name="OLE_LINK2"/>
    <w:bookmarkStart w:id="16" w:name="OLE_LINK3"/>
    <w:r w:rsidR="00EB55C6">
      <w:t>5658(Add.25)</w:t>
    </w:r>
    <w:bookmarkEnd w:id="14"/>
    <w:bookmarkEnd w:id="15"/>
    <w:bookmarkEnd w:id="16"/>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37C0"/>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65A48"/>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424FA"/>
    <w:rsid w:val="0055140B"/>
    <w:rsid w:val="00584B75"/>
    <w:rsid w:val="005861D7"/>
    <w:rsid w:val="005964AB"/>
    <w:rsid w:val="005B44A0"/>
    <w:rsid w:val="005C099A"/>
    <w:rsid w:val="005C31A5"/>
    <w:rsid w:val="005E10C9"/>
    <w:rsid w:val="005E290B"/>
    <w:rsid w:val="005E61DD"/>
    <w:rsid w:val="005F04D8"/>
    <w:rsid w:val="006023DF"/>
    <w:rsid w:val="00615426"/>
    <w:rsid w:val="00616219"/>
    <w:rsid w:val="00645B7D"/>
    <w:rsid w:val="00657DE0"/>
    <w:rsid w:val="00665063"/>
    <w:rsid w:val="00685313"/>
    <w:rsid w:val="00692833"/>
    <w:rsid w:val="006A6E9B"/>
    <w:rsid w:val="006B7C2A"/>
    <w:rsid w:val="006C23DA"/>
    <w:rsid w:val="006D70B0"/>
    <w:rsid w:val="006E3D45"/>
    <w:rsid w:val="0070607A"/>
    <w:rsid w:val="007149F9"/>
    <w:rsid w:val="00733A30"/>
    <w:rsid w:val="00745AEE"/>
    <w:rsid w:val="00750F10"/>
    <w:rsid w:val="007547EF"/>
    <w:rsid w:val="00754FFA"/>
    <w:rsid w:val="00766065"/>
    <w:rsid w:val="007742CA"/>
    <w:rsid w:val="00790D70"/>
    <w:rsid w:val="00792BF2"/>
    <w:rsid w:val="007A6F1F"/>
    <w:rsid w:val="007B5B6D"/>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1853"/>
    <w:rsid w:val="009274B4"/>
    <w:rsid w:val="00934EA2"/>
    <w:rsid w:val="00944A5C"/>
    <w:rsid w:val="00952A66"/>
    <w:rsid w:val="009B1EA1"/>
    <w:rsid w:val="009B7C9A"/>
    <w:rsid w:val="009C56E5"/>
    <w:rsid w:val="009C7716"/>
    <w:rsid w:val="009C7B1A"/>
    <w:rsid w:val="009D4042"/>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3B5A"/>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1455E"/>
    <w:rsid w:val="00F2606C"/>
    <w:rsid w:val="00F320AA"/>
    <w:rsid w:val="00F51C98"/>
    <w:rsid w:val="00F6155B"/>
    <w:rsid w:val="00F64771"/>
    <w:rsid w:val="00F65C19"/>
    <w:rsid w:val="00F822B0"/>
    <w:rsid w:val="00FC1EBF"/>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9CBA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5424F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R23-WRC23-C-5658!A25!MSW-E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EF463-6CED-4ED6-B2CB-0F8689B53125}">
  <ds:schemaRefs>
    <ds:schemaRef ds:uri="http://schemas.microsoft.com/sharepoint/events"/>
  </ds:schemaRefs>
</ds:datastoreItem>
</file>

<file path=customXml/itemProps2.xml><?xml version="1.0" encoding="utf-8"?>
<ds:datastoreItem xmlns:ds="http://schemas.openxmlformats.org/officeDocument/2006/customXml" ds:itemID="{FDCA0E10-C63A-46C3-9EC5-FF32EAC4CE31}">
  <ds:schemaRefs>
    <ds:schemaRef ds:uri="http://schemas.microsoft.com/sharepoint/v3/contenttype/forms"/>
  </ds:schemaRefs>
</ds:datastoreItem>
</file>

<file path=customXml/itemProps3.xml><?xml version="1.0" encoding="utf-8"?>
<ds:datastoreItem xmlns:ds="http://schemas.openxmlformats.org/officeDocument/2006/customXml" ds:itemID="{78603738-63FD-4F80-8976-62B036790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B22C66-5B68-4C30-876A-521D5D44D13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CC242CC4-6330-44A3-B4AF-12661A2D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R23-WRC23-C-5658!A25!MSW-E</vt:lpstr>
    </vt:vector>
  </TitlesOfParts>
  <Manager>General Secretariat - Pool</Manager>
  <Company>International Telecommunication Union (ITU)</Company>
  <LinksUpToDate>false</LinksUpToDate>
  <CharactersWithSpaces>2966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R23-WRC23-C-5658!A25!MSW-E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2023-09-26T07:32:00Z</dcterms:created>
  <dcterms:modified xsi:type="dcterms:W3CDTF">2023-09-26T07:32:00Z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